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AC7EE2" w:rsidRPr="007B423A" w14:paraId="350F0204" w14:textId="77777777" w:rsidTr="00963D69">
        <w:trPr>
          <w:trHeight w:val="3069"/>
        </w:trPr>
        <w:tc>
          <w:tcPr>
            <w:tcW w:w="9828" w:type="dxa"/>
          </w:tcPr>
          <w:p w14:paraId="346CFBF1" w14:textId="4664BCE5" w:rsidR="00AC7EE2" w:rsidRPr="007B423A" w:rsidRDefault="00AC7EE2" w:rsidP="0012211B">
            <w:pPr>
              <w:rPr>
                <w:rFonts w:ascii="Times New Roman" w:hAnsi="Times New Roman" w:cs="Times New Roman"/>
              </w:rPr>
            </w:pPr>
          </w:p>
          <w:p w14:paraId="729B5F2A" w14:textId="77777777" w:rsidR="00AC7EE2" w:rsidRPr="003B4837" w:rsidRDefault="00AC7EE2" w:rsidP="00AC7EE2">
            <w:pPr>
              <w:spacing w:line="276" w:lineRule="auto"/>
              <w:rPr>
                <w:rFonts w:ascii="Times New Roman" w:hAnsi="Times New Roman" w:cs="Times New Roman"/>
                <w:bCs/>
                <w:szCs w:val="28"/>
                <w:u w:val="single"/>
              </w:rPr>
            </w:pPr>
          </w:p>
          <w:p w14:paraId="4D9EC2EC" w14:textId="77777777" w:rsidR="00AC7EE2" w:rsidRPr="00847687" w:rsidRDefault="00AC7EE2" w:rsidP="00AC7EE2">
            <w:pPr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r w:rsidRPr="00063075">
              <w:rPr>
                <w:rFonts w:ascii="Times New Roman" w:hAnsi="Times New Roman" w:cs="Times New Roman"/>
                <w:b/>
                <w:szCs w:val="28"/>
              </w:rPr>
              <w:t>Contacts:</w:t>
            </w:r>
            <w:r w:rsidRPr="00847687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Jeff Keeling</w:t>
            </w:r>
            <w:r w:rsidRPr="00847687">
              <w:rPr>
                <w:rFonts w:ascii="Times New Roman" w:hAnsi="Times New Roman" w:cs="Times New Roman"/>
                <w:szCs w:val="28"/>
              </w:rPr>
              <w:t xml:space="preserve">, </w:t>
            </w:r>
            <w:hyperlink r:id="rId7" w:history="1">
              <w:r w:rsidRPr="00847687">
                <w:rPr>
                  <w:rStyle w:val="Hyperlink"/>
                  <w:rFonts w:ascii="Times New Roman" w:hAnsi="Times New Roman" w:cs="Times New Roman"/>
                  <w:szCs w:val="28"/>
                  <w:u w:val="none"/>
                </w:rPr>
                <w:t>BROKK</w:t>
              </w:r>
            </w:hyperlink>
            <w:r w:rsidRPr="00847687">
              <w:rPr>
                <w:rFonts w:ascii="Times New Roman" w:hAnsi="Times New Roman" w:cs="Times New Roman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Cs w:val="28"/>
              </w:rPr>
              <w:t>800-621-7856</w:t>
            </w:r>
            <w:r w:rsidRPr="00847687">
              <w:rPr>
                <w:rFonts w:ascii="Times New Roman" w:hAnsi="Times New Roman" w:cs="Times New Roman"/>
                <w:szCs w:val="28"/>
              </w:rPr>
              <w:t xml:space="preserve">, </w:t>
            </w:r>
            <w:hyperlink r:id="rId8" w:history="1">
              <w:r>
                <w:rPr>
                  <w:rStyle w:val="Hyperlink"/>
                  <w:rFonts w:ascii="Times New Roman" w:hAnsi="Times New Roman" w:cs="Times New Roman"/>
                  <w:szCs w:val="28"/>
                </w:rPr>
                <w:t>jeff.keeling@brokkinc.com</w:t>
              </w:r>
            </w:hyperlink>
          </w:p>
          <w:p w14:paraId="5EA8AA87" w14:textId="77777777" w:rsidR="00AC7EE2" w:rsidRPr="00847687" w:rsidRDefault="00AC7EE2" w:rsidP="00AC7EE2">
            <w:pPr>
              <w:pBdr>
                <w:bottom w:val="single" w:sz="6" w:space="4" w:color="auto"/>
              </w:pBdr>
              <w:spacing w:line="276" w:lineRule="auto"/>
              <w:ind w:right="-45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Karissa Mercier</w:t>
            </w:r>
            <w:r w:rsidRPr="00847687">
              <w:rPr>
                <w:rFonts w:ascii="Times New Roman" w:hAnsi="Times New Roman" w:cs="Times New Roman"/>
                <w:szCs w:val="28"/>
              </w:rPr>
              <w:t xml:space="preserve">, </w:t>
            </w:r>
            <w:hyperlink r:id="rId9" w:history="1">
              <w:r w:rsidRPr="00847687">
                <w:rPr>
                  <w:rStyle w:val="Hyperlink"/>
                  <w:rFonts w:ascii="Times New Roman" w:hAnsi="Times New Roman" w:cs="Times New Roman"/>
                  <w:szCs w:val="28"/>
                  <w:u w:val="none"/>
                </w:rPr>
                <w:t>IRONCLAD Marketing</w:t>
              </w:r>
            </w:hyperlink>
            <w:r w:rsidRPr="00847687">
              <w:rPr>
                <w:rFonts w:ascii="Times New Roman" w:hAnsi="Times New Roman" w:cs="Times New Roman"/>
                <w:szCs w:val="28"/>
              </w:rPr>
              <w:t xml:space="preserve">, 701-373-0062, </w:t>
            </w:r>
            <w:hyperlink r:id="rId10" w:history="1">
              <w:r w:rsidRPr="0023720B">
                <w:rPr>
                  <w:rStyle w:val="Hyperlink"/>
                  <w:rFonts w:ascii="Times New Roman" w:hAnsi="Times New Roman" w:cs="Times New Roman"/>
                  <w:szCs w:val="28"/>
                </w:rPr>
                <w:t>karissa.mercier@ironcladmktg.com</w:t>
              </w:r>
            </w:hyperlink>
          </w:p>
          <w:p w14:paraId="0D83485C" w14:textId="77777777" w:rsidR="00AC7EE2" w:rsidRPr="007B423A" w:rsidRDefault="00AC7EE2" w:rsidP="00963D69">
            <w:pPr>
              <w:ind w:right="-5529"/>
              <w:rPr>
                <w:rFonts w:ascii="Times New Roman" w:hAnsi="Times New Roman" w:cs="Times New Roman"/>
              </w:rPr>
            </w:pPr>
          </w:p>
          <w:p w14:paraId="10CBEC5E" w14:textId="4DAE7B0A" w:rsidR="008C070F" w:rsidRDefault="008C070F" w:rsidP="008C070F">
            <w:pPr>
              <w:contextualSpacing/>
              <w:rPr>
                <w:rFonts w:ascii="Times New Roman" w:hAnsi="Times New Roman" w:cs="Times New Roman"/>
                <w:b/>
                <w:u w:val="single"/>
              </w:rPr>
            </w:pPr>
            <w:r w:rsidRPr="008C070F">
              <w:rPr>
                <w:rFonts w:ascii="Times New Roman" w:hAnsi="Times New Roman" w:cs="Times New Roman"/>
                <w:b/>
                <w:u w:val="single"/>
              </w:rPr>
              <w:t>FOR IMMEDIATE RELEASE</w:t>
            </w:r>
          </w:p>
          <w:p w14:paraId="39B3155C" w14:textId="77777777" w:rsidR="008C070F" w:rsidRPr="008C070F" w:rsidRDefault="008C070F" w:rsidP="008C070F">
            <w:pPr>
              <w:contextualSpacing/>
              <w:rPr>
                <w:ins w:id="0" w:author="Karissa Mercier" w:date="2022-05-13T14:09:00Z"/>
                <w:rFonts w:ascii="Times New Roman" w:hAnsi="Times New Roman" w:cs="Times New Roman"/>
                <w:b/>
                <w:u w:val="single"/>
              </w:rPr>
            </w:pPr>
          </w:p>
          <w:p w14:paraId="28C1208B" w14:textId="12F3E1BE" w:rsidR="00AC7EE2" w:rsidRPr="00BD3474" w:rsidRDefault="00AC7EE2" w:rsidP="00963D69">
            <w:pPr>
              <w:contextualSpacing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Brokk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6322D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Offers Small Diesel-Powered Demolition Robot </w:t>
            </w:r>
          </w:p>
          <w:p w14:paraId="3490B210" w14:textId="7144DA30" w:rsidR="00AC7EE2" w:rsidRDefault="00AC7EE2" w:rsidP="0012211B">
            <w:pPr>
              <w:rPr>
                <w:rFonts w:ascii="Times New Roman" w:hAnsi="Times New Roman" w:cs="Times New Roman"/>
                <w:b/>
                <w:color w:val="FF0000"/>
                <w:sz w:val="22"/>
                <w:u w:val="single"/>
              </w:rPr>
            </w:pPr>
          </w:p>
          <w:p w14:paraId="4DEFCA81" w14:textId="32EEA01D" w:rsidR="00AC7EE2" w:rsidRPr="009658B8" w:rsidRDefault="00EE4E20" w:rsidP="00963D69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b/>
              </w:rPr>
              <w:t>PITTSBURGH</w:t>
            </w:r>
            <w:r w:rsidR="0095229C" w:rsidRPr="003B483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May</w:t>
            </w:r>
            <w:r w:rsidR="009522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</w:t>
            </w:r>
            <w:r w:rsidR="0095229C" w:rsidRPr="003B4837">
              <w:rPr>
                <w:rFonts w:ascii="Times New Roman" w:hAnsi="Times New Roman" w:cs="Times New Roman"/>
              </w:rPr>
              <w:t>, 202</w:t>
            </w:r>
            <w:r w:rsidR="0095229C">
              <w:rPr>
                <w:rFonts w:ascii="Times New Roman" w:hAnsi="Times New Roman" w:cs="Times New Roman"/>
              </w:rPr>
              <w:t>2</w:t>
            </w:r>
            <w:r w:rsidR="0095229C" w:rsidRPr="003B4837">
              <w:rPr>
                <w:rFonts w:ascii="Times New Roman" w:hAnsi="Times New Roman" w:cs="Times New Roman"/>
              </w:rPr>
              <w:t xml:space="preserve">) </w:t>
            </w:r>
            <w:r w:rsidR="00AC7EE2" w:rsidRPr="009658B8">
              <w:rPr>
                <w:rFonts w:ascii="Times New Roman" w:hAnsi="Times New Roman" w:cs="Times New Roman"/>
              </w:rPr>
              <w:t xml:space="preserve">— </w:t>
            </w:r>
            <w:hyperlink r:id="rId11" w:history="1">
              <w:r w:rsidR="00AC7EE2" w:rsidRPr="009658B8">
                <w:rPr>
                  <w:rStyle w:val="Hyperlink"/>
                  <w:rFonts w:ascii="Times New Roman" w:hAnsi="Times New Roman" w:cs="Times New Roman"/>
                </w:rPr>
                <w:t>Brokk</w:t>
              </w:r>
            </w:hyperlink>
            <w:r w:rsidR="00AC7EE2" w:rsidRPr="009658B8">
              <w:rPr>
                <w:rStyle w:val="Hyperlink"/>
                <w:rFonts w:ascii="Times New Roman" w:hAnsi="Times New Roman" w:cs="Times New Roman"/>
              </w:rPr>
              <w:t>,</w:t>
            </w:r>
            <w:r w:rsidR="00AC7EE2" w:rsidRPr="009658B8">
              <w:rPr>
                <w:rFonts w:ascii="Times New Roman" w:hAnsi="Times New Roman" w:cs="Times New Roman"/>
                <w:b/>
              </w:rPr>
              <w:t xml:space="preserve"> </w:t>
            </w:r>
            <w:r w:rsidR="00AC7EE2" w:rsidRPr="009658B8">
              <w:rPr>
                <w:rFonts w:ascii="Times New Roman" w:hAnsi="Times New Roman" w:cs="Times New Roman"/>
              </w:rPr>
              <w:t>the world’s leading manufacturer of remote-controlled demolition machines, offers the smallest diesel-powered demolition robot</w:t>
            </w:r>
            <w:r w:rsidR="00C954E4">
              <w:rPr>
                <w:rFonts w:ascii="Times New Roman" w:hAnsi="Times New Roman" w:cs="Times New Roman"/>
              </w:rPr>
              <w:t xml:space="preserve"> for use in metal processing facilities</w:t>
            </w:r>
            <w:r w:rsidR="00AC7EE2" w:rsidRPr="009658B8">
              <w:rPr>
                <w:rFonts w:ascii="Times New Roman" w:hAnsi="Times New Roman" w:cs="Times New Roman"/>
              </w:rPr>
              <w:t xml:space="preserve">, the </w:t>
            </w:r>
            <w:hyperlink r:id="rId12" w:history="1">
              <w:r w:rsidR="00AC7EE2" w:rsidRPr="003A03C5">
                <w:rPr>
                  <w:rStyle w:val="Hyperlink"/>
                  <w:rFonts w:ascii="Times New Roman" w:hAnsi="Times New Roman" w:cs="Times New Roman"/>
                </w:rPr>
                <w:t>Brokk 120D</w:t>
              </w:r>
              <w:r w:rsidR="000C734A" w:rsidRPr="003A03C5">
                <w:rPr>
                  <w:rStyle w:val="Hyperlink"/>
                  <w:rFonts w:ascii="Times New Roman" w:hAnsi="Times New Roman" w:cs="Times New Roman"/>
                </w:rPr>
                <w:t>II</w:t>
              </w:r>
            </w:hyperlink>
            <w:r w:rsidR="00AC7EE2" w:rsidRPr="009658B8">
              <w:rPr>
                <w:rFonts w:ascii="Times New Roman" w:hAnsi="Times New Roman" w:cs="Times New Roman"/>
              </w:rPr>
              <w:t>.</w:t>
            </w:r>
            <w:r w:rsidR="0001664F">
              <w:rPr>
                <w:rFonts w:ascii="Times New Roman" w:hAnsi="Times New Roman" w:cs="Times New Roman"/>
              </w:rPr>
              <w:t xml:space="preserve"> </w:t>
            </w:r>
            <w:r w:rsidR="00A23C68">
              <w:rPr>
                <w:rFonts w:ascii="Times New Roman" w:hAnsi="Times New Roman" w:cs="Times New Roman"/>
              </w:rPr>
              <w:t>I</w:t>
            </w:r>
            <w:r w:rsidR="00AC7EE2" w:rsidRPr="009658B8">
              <w:rPr>
                <w:rFonts w:ascii="Times New Roman" w:hAnsi="Times New Roman" w:cs="Times New Roman"/>
              </w:rPr>
              <w:t>ts</w:t>
            </w:r>
            <w:r w:rsidR="002E4D0F">
              <w:rPr>
                <w:rFonts w:ascii="Times New Roman" w:hAnsi="Times New Roman" w:cs="Times New Roman"/>
              </w:rPr>
              <w:t xml:space="preserve"> ability to operate independently from a fixed power source </w:t>
            </w:r>
            <w:r w:rsidR="00A23B1A">
              <w:rPr>
                <w:rFonts w:ascii="Times New Roman" w:hAnsi="Times New Roman" w:cs="Times New Roman"/>
              </w:rPr>
              <w:t xml:space="preserve">makes it ideal for </w:t>
            </w:r>
            <w:r w:rsidR="00595F17">
              <w:rPr>
                <w:rFonts w:ascii="Times New Roman" w:hAnsi="Times New Roman" w:cs="Times New Roman"/>
              </w:rPr>
              <w:t>situations with</w:t>
            </w:r>
            <w:r w:rsidR="00600AE5">
              <w:rPr>
                <w:rFonts w:ascii="Times New Roman" w:hAnsi="Times New Roman" w:cs="Times New Roman"/>
              </w:rPr>
              <w:t xml:space="preserve"> </w:t>
            </w:r>
            <w:r w:rsidR="00EE19B4">
              <w:rPr>
                <w:rFonts w:ascii="Times New Roman" w:hAnsi="Times New Roman" w:cs="Times New Roman"/>
              </w:rPr>
              <w:t>an un</w:t>
            </w:r>
            <w:r w:rsidR="00A23B1A">
              <w:rPr>
                <w:rFonts w:ascii="Times New Roman" w:hAnsi="Times New Roman" w:cs="Times New Roman"/>
              </w:rPr>
              <w:t>reliable power supply</w:t>
            </w:r>
            <w:r w:rsidR="00615755">
              <w:rPr>
                <w:rFonts w:ascii="Times New Roman" w:hAnsi="Times New Roman" w:cs="Times New Roman"/>
              </w:rPr>
              <w:t>. T</w:t>
            </w:r>
            <w:r w:rsidR="002E4D0F">
              <w:rPr>
                <w:rFonts w:ascii="Times New Roman" w:hAnsi="Times New Roman" w:cs="Times New Roman"/>
              </w:rPr>
              <w:t>he</w:t>
            </w:r>
            <w:r w:rsidR="00AC7EE2" w:rsidRPr="009658B8">
              <w:rPr>
                <w:rFonts w:ascii="Times New Roman" w:hAnsi="Times New Roman" w:cs="Times New Roman"/>
              </w:rPr>
              <w:t xml:space="preserve"> </w:t>
            </w:r>
            <w:r w:rsidR="002E4D0F">
              <w:rPr>
                <w:rFonts w:ascii="Times New Roman" w:hAnsi="Times New Roman" w:cs="Times New Roman"/>
              </w:rPr>
              <w:t>efficient operation</w:t>
            </w:r>
            <w:r w:rsidR="00AC7EE2" w:rsidRPr="009658B8">
              <w:rPr>
                <w:rFonts w:ascii="Times New Roman" w:hAnsi="Times New Roman" w:cs="Times New Roman"/>
              </w:rPr>
              <w:t xml:space="preserve"> allow</w:t>
            </w:r>
            <w:r w:rsidR="002E4D0F">
              <w:rPr>
                <w:rFonts w:ascii="Times New Roman" w:hAnsi="Times New Roman" w:cs="Times New Roman"/>
              </w:rPr>
              <w:t>s</w:t>
            </w:r>
            <w:r w:rsidR="00AC7EE2" w:rsidRPr="009658B8">
              <w:rPr>
                <w:rFonts w:ascii="Times New Roman" w:hAnsi="Times New Roman" w:cs="Times New Roman"/>
              </w:rPr>
              <w:t xml:space="preserve"> run times</w:t>
            </w:r>
            <w:r w:rsidR="00AC7EE2" w:rsidRPr="009658B8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003572">
              <w:rPr>
                <w:rFonts w:ascii="Times New Roman" w:hAnsi="Times New Roman" w:cs="Times New Roman"/>
                <w:lang w:val="en-GB"/>
              </w:rPr>
              <w:t>of at least</w:t>
            </w:r>
            <w:r w:rsidR="00AC7EE2" w:rsidRPr="009658B8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C3089B">
              <w:rPr>
                <w:rFonts w:ascii="Times New Roman" w:hAnsi="Times New Roman" w:cs="Times New Roman"/>
                <w:lang w:val="en-GB"/>
              </w:rPr>
              <w:t>eight</w:t>
            </w:r>
            <w:r w:rsidR="00AC7EE2" w:rsidRPr="009658B8">
              <w:rPr>
                <w:rFonts w:ascii="Times New Roman" w:hAnsi="Times New Roman" w:cs="Times New Roman"/>
                <w:lang w:val="en-GB"/>
              </w:rPr>
              <w:t xml:space="preserve"> hours before refuelin</w:t>
            </w:r>
            <w:r w:rsidR="00C954E4">
              <w:rPr>
                <w:rFonts w:ascii="Times New Roman" w:hAnsi="Times New Roman" w:cs="Times New Roman"/>
                <w:lang w:val="en-GB"/>
              </w:rPr>
              <w:t>g</w:t>
            </w:r>
            <w:r w:rsidR="001134A4">
              <w:rPr>
                <w:rFonts w:ascii="Times New Roman" w:hAnsi="Times New Roman" w:cs="Times New Roman"/>
                <w:lang w:val="en-GB"/>
              </w:rPr>
              <w:t xml:space="preserve"> the 7.9-gallon fuel tank</w:t>
            </w:r>
            <w:r w:rsidR="00412C79">
              <w:rPr>
                <w:rFonts w:ascii="Times New Roman" w:hAnsi="Times New Roman" w:cs="Times New Roman"/>
                <w:lang w:val="en-GB"/>
              </w:rPr>
              <w:t xml:space="preserve">. </w:t>
            </w:r>
            <w:r w:rsidR="00BB4EFB">
              <w:rPr>
                <w:rFonts w:ascii="Times New Roman" w:hAnsi="Times New Roman" w:cs="Times New Roman"/>
                <w:lang w:val="en-GB"/>
              </w:rPr>
              <w:t xml:space="preserve">The </w:t>
            </w:r>
            <w:proofErr w:type="spellStart"/>
            <w:r w:rsidR="00412C79">
              <w:rPr>
                <w:rFonts w:ascii="Times New Roman" w:hAnsi="Times New Roman" w:cs="Times New Roman"/>
                <w:lang w:val="en-GB"/>
              </w:rPr>
              <w:t>Brokk</w:t>
            </w:r>
            <w:proofErr w:type="spellEnd"/>
            <w:r w:rsidR="00412C79">
              <w:rPr>
                <w:rFonts w:ascii="Times New Roman" w:hAnsi="Times New Roman" w:cs="Times New Roman"/>
                <w:lang w:val="en-GB"/>
              </w:rPr>
              <w:t xml:space="preserve"> 120</w:t>
            </w:r>
            <w:r w:rsidR="00BB4EFB">
              <w:rPr>
                <w:rFonts w:ascii="Times New Roman" w:hAnsi="Times New Roman" w:cs="Times New Roman"/>
                <w:lang w:val="en-GB"/>
              </w:rPr>
              <w:t xml:space="preserve">DII </w:t>
            </w:r>
            <w:r w:rsidR="002E4D0F">
              <w:rPr>
                <w:rFonts w:ascii="Times New Roman" w:hAnsi="Times New Roman" w:cs="Times New Roman"/>
                <w:lang w:val="en-GB"/>
              </w:rPr>
              <w:t xml:space="preserve">also </w:t>
            </w:r>
            <w:r w:rsidR="00412C79">
              <w:rPr>
                <w:rFonts w:ascii="Times New Roman" w:hAnsi="Times New Roman" w:cs="Times New Roman"/>
                <w:lang w:val="en-GB"/>
              </w:rPr>
              <w:t xml:space="preserve">offers improved safety with remote operation </w:t>
            </w:r>
            <w:r w:rsidR="00615755">
              <w:rPr>
                <w:rFonts w:ascii="Times New Roman" w:hAnsi="Times New Roman" w:cs="Times New Roman"/>
                <w:lang w:val="en-GB"/>
              </w:rPr>
              <w:t>and</w:t>
            </w:r>
            <w:r w:rsidR="00412C79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1134A4">
              <w:rPr>
                <w:rFonts w:ascii="Times New Roman" w:hAnsi="Times New Roman" w:cs="Times New Roman"/>
                <w:lang w:val="en-GB"/>
              </w:rPr>
              <w:t xml:space="preserve">greater </w:t>
            </w:r>
            <w:r w:rsidR="002E4D0F">
              <w:rPr>
                <w:rFonts w:ascii="Times New Roman" w:hAnsi="Times New Roman" w:cs="Times New Roman"/>
                <w:lang w:val="en-GB"/>
              </w:rPr>
              <w:t>productivity</w:t>
            </w:r>
            <w:r w:rsidR="00412C79">
              <w:rPr>
                <w:rFonts w:ascii="Times New Roman" w:hAnsi="Times New Roman" w:cs="Times New Roman"/>
                <w:lang w:val="en-GB"/>
              </w:rPr>
              <w:t xml:space="preserve"> over manual methods. </w:t>
            </w:r>
          </w:p>
          <w:p w14:paraId="03388F22" w14:textId="77777777" w:rsidR="00AC7EE2" w:rsidRPr="009658B8" w:rsidRDefault="00AC7EE2" w:rsidP="00963D69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  <w:p w14:paraId="3BE56110" w14:textId="069E25EC" w:rsidR="008D3173" w:rsidRPr="00302FB1" w:rsidRDefault="008D3173" w:rsidP="008D3173">
            <w:pPr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</w:pPr>
            <w:r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Brokk will </w:t>
            </w:r>
            <w:r w:rsidR="00EF6BFA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>highlight</w:t>
            </w:r>
            <w:r w:rsidR="002B635F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 </w:t>
            </w:r>
            <w:r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>the Brokk 120D</w:t>
            </w:r>
            <w:r w:rsidR="00963D69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II </w:t>
            </w:r>
            <w:r w:rsidR="0095229C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>a</w:t>
            </w:r>
            <w:r w:rsidR="0095229C" w:rsidRPr="00302FB1">
              <w:rPr>
                <w:rStyle w:val="Hyperlink"/>
                <w:bCs/>
                <w:color w:val="auto"/>
                <w:u w:val="none"/>
              </w:rPr>
              <w:t>t</w:t>
            </w:r>
            <w:r w:rsidR="00B212CB" w:rsidRPr="00302FB1">
              <w:rPr>
                <w:rStyle w:val="Hyperlink"/>
                <w:bCs/>
                <w:color w:val="auto"/>
                <w:u w:val="none"/>
              </w:rPr>
              <w:t xml:space="preserve"> </w:t>
            </w:r>
            <w:hyperlink r:id="rId13" w:history="1">
              <w:r w:rsidR="00B212CB" w:rsidRPr="00302FB1">
                <w:rPr>
                  <w:rStyle w:val="Hyperlink"/>
                  <w:rFonts w:ascii="Times New Roman" w:hAnsi="Times New Roman" w:cs="Times New Roman"/>
                  <w:bCs/>
                </w:rPr>
                <w:t>AISTech</w:t>
              </w:r>
            </w:hyperlink>
            <w:r w:rsidR="00B212CB" w:rsidRPr="00302FB1">
              <w:rPr>
                <w:rStyle w:val="Hyperlink"/>
                <w:rFonts w:ascii="Times New Roman" w:hAnsi="Times New Roman" w:cs="Times New Roman"/>
                <w:bCs/>
              </w:rPr>
              <w:t>, May 16 – 18, 2022,</w:t>
            </w:r>
            <w:r w:rsidR="0095229C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 at booth </w:t>
            </w:r>
            <w:r w:rsidR="00FE373E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>944</w:t>
            </w:r>
            <w:r w:rsidR="00963D69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. </w:t>
            </w:r>
            <w:r w:rsidR="00F04E27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The event takes place in </w:t>
            </w:r>
            <w:r w:rsidR="00B212CB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>Pittsburgh</w:t>
            </w:r>
            <w:r w:rsidR="0095229C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, </w:t>
            </w:r>
            <w:r w:rsidR="00B212CB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>Pennsylvania</w:t>
            </w:r>
            <w:r w:rsidR="0095229C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>.</w:t>
            </w:r>
            <w:r w:rsidR="00F04E27" w:rsidRPr="00302FB1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 </w:t>
            </w:r>
          </w:p>
          <w:p w14:paraId="0E985E81" w14:textId="77777777" w:rsidR="00AC7EE2" w:rsidRPr="009658B8" w:rsidRDefault="00AC7EE2" w:rsidP="00963D69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  <w:p w14:paraId="066E31DD" w14:textId="1E7FA7C8" w:rsidR="00AC7EE2" w:rsidRPr="009658B8" w:rsidRDefault="00AC7EE2" w:rsidP="00963D69">
            <w:pPr>
              <w:rPr>
                <w:rFonts w:ascii="Times New Roman" w:hAnsi="Times New Roman" w:cs="Times New Roman"/>
              </w:rPr>
            </w:pPr>
            <w:r w:rsidRPr="009658B8">
              <w:rPr>
                <w:rFonts w:ascii="Times New Roman" w:hAnsi="Times New Roman" w:cs="Times New Roman"/>
              </w:rPr>
              <w:t>“We developed the Brokk 120D</w:t>
            </w:r>
            <w:r w:rsidR="000C734A" w:rsidRPr="009658B8">
              <w:rPr>
                <w:rFonts w:ascii="Times New Roman" w:hAnsi="Times New Roman" w:cs="Times New Roman"/>
              </w:rPr>
              <w:t>II</w:t>
            </w:r>
            <w:r w:rsidRPr="009658B8">
              <w:rPr>
                <w:rFonts w:ascii="Times New Roman" w:hAnsi="Times New Roman" w:cs="Times New Roman"/>
              </w:rPr>
              <w:t xml:space="preserve"> based on the needs communicated to us by our customers facing especially challenging situations, where they </w:t>
            </w:r>
            <w:r w:rsidR="003A5105">
              <w:rPr>
                <w:rFonts w:ascii="Times New Roman" w:hAnsi="Times New Roman" w:cs="Times New Roman"/>
              </w:rPr>
              <w:t xml:space="preserve">require </w:t>
            </w:r>
            <w:r w:rsidRPr="009658B8">
              <w:rPr>
                <w:rFonts w:ascii="Times New Roman" w:hAnsi="Times New Roman" w:cs="Times New Roman"/>
              </w:rPr>
              <w:t>a very compact machine that is completely independent from a fixed power source.</w:t>
            </w:r>
            <w:r w:rsidR="00977CA0" w:rsidRPr="009658B8">
              <w:rPr>
                <w:rFonts w:ascii="Times New Roman" w:hAnsi="Times New Roman" w:cs="Times New Roman"/>
              </w:rPr>
              <w:t xml:space="preserve"> T</w:t>
            </w:r>
            <w:r w:rsidRPr="009658B8">
              <w:rPr>
                <w:rFonts w:ascii="Times New Roman" w:hAnsi="Times New Roman" w:cs="Times New Roman"/>
              </w:rPr>
              <w:t>his model bring</w:t>
            </w:r>
            <w:r w:rsidR="00977CA0" w:rsidRPr="009658B8">
              <w:rPr>
                <w:rFonts w:ascii="Times New Roman" w:hAnsi="Times New Roman" w:cs="Times New Roman"/>
              </w:rPr>
              <w:t>s</w:t>
            </w:r>
            <w:r w:rsidRPr="009658B8">
              <w:rPr>
                <w:rFonts w:ascii="Times New Roman" w:hAnsi="Times New Roman" w:cs="Times New Roman"/>
              </w:rPr>
              <w:t xml:space="preserve"> great value to a variety of difficult applications,” said Martin Krupicka, CEO of Brokk </w:t>
            </w:r>
            <w:r w:rsidR="00223FAC">
              <w:rPr>
                <w:rFonts w:ascii="Times New Roman" w:hAnsi="Times New Roman" w:cs="Times New Roman"/>
              </w:rPr>
              <w:t>Group</w:t>
            </w:r>
            <w:r w:rsidRPr="009658B8">
              <w:rPr>
                <w:rFonts w:ascii="Times New Roman" w:hAnsi="Times New Roman" w:cs="Times New Roman"/>
              </w:rPr>
              <w:t>.</w:t>
            </w:r>
          </w:p>
          <w:p w14:paraId="4C7BAB33" w14:textId="77777777" w:rsidR="00AC7EE2" w:rsidRPr="009658B8" w:rsidRDefault="00AC7EE2" w:rsidP="00963D69">
            <w:pPr>
              <w:contextualSpacing/>
              <w:rPr>
                <w:rFonts w:ascii="Times New Roman" w:hAnsi="Times New Roman" w:cs="Times New Roman"/>
              </w:rPr>
            </w:pPr>
          </w:p>
          <w:p w14:paraId="3F639B0B" w14:textId="01E87763" w:rsidR="00AC7EE2" w:rsidRPr="009658B8" w:rsidRDefault="00AC7EE2" w:rsidP="00963D69">
            <w:pPr>
              <w:rPr>
                <w:rFonts w:ascii="Times New Roman" w:hAnsi="Times New Roman" w:cs="Times New Roman"/>
              </w:rPr>
            </w:pPr>
            <w:r w:rsidRPr="009658B8">
              <w:rPr>
                <w:rFonts w:ascii="Times New Roman" w:hAnsi="Times New Roman" w:cs="Times New Roman"/>
              </w:rPr>
              <w:t>The Brokk 120D</w:t>
            </w:r>
            <w:r w:rsidR="000C734A" w:rsidRPr="009658B8">
              <w:rPr>
                <w:rFonts w:ascii="Times New Roman" w:hAnsi="Times New Roman" w:cs="Times New Roman"/>
              </w:rPr>
              <w:t>II</w:t>
            </w:r>
            <w:r w:rsidR="00274D2A">
              <w:rPr>
                <w:rFonts w:ascii="Times New Roman" w:hAnsi="Times New Roman" w:cs="Times New Roman"/>
              </w:rPr>
              <w:t xml:space="preserve"> comes in a compact size of </w:t>
            </w:r>
            <w:r w:rsidRPr="009658B8">
              <w:rPr>
                <w:rFonts w:ascii="Times New Roman" w:hAnsi="Times New Roman" w:cs="Times New Roman"/>
              </w:rPr>
              <w:t xml:space="preserve">31 inches wide, 80 inches long and 49 inches high </w:t>
            </w:r>
            <w:r w:rsidR="00274D2A">
              <w:rPr>
                <w:rFonts w:ascii="Times New Roman" w:hAnsi="Times New Roman" w:cs="Times New Roman"/>
              </w:rPr>
              <w:t>and weighs about 2,700 pounds</w:t>
            </w:r>
            <w:r w:rsidR="00E17D37">
              <w:rPr>
                <w:rFonts w:ascii="Times New Roman" w:hAnsi="Times New Roman" w:cs="Times New Roman"/>
              </w:rPr>
              <w:t xml:space="preserve"> (1,225 kilograms)</w:t>
            </w:r>
            <w:r w:rsidR="00274D2A">
              <w:rPr>
                <w:rFonts w:ascii="Times New Roman" w:hAnsi="Times New Roman" w:cs="Times New Roman"/>
              </w:rPr>
              <w:t xml:space="preserve">. </w:t>
            </w:r>
            <w:hyperlink r:id="rId14" w:history="1">
              <w:r w:rsidR="00C73E14" w:rsidRPr="00227757">
                <w:rPr>
                  <w:rStyle w:val="Hyperlink"/>
                  <w:rFonts w:ascii="Times New Roman" w:hAnsi="Times New Roman" w:cs="Times New Roman"/>
                </w:rPr>
                <w:t>Heat-resistant options</w:t>
              </w:r>
            </w:hyperlink>
            <w:r w:rsidR="00227757">
              <w:rPr>
                <w:rFonts w:ascii="Times New Roman" w:hAnsi="Times New Roman" w:cs="Times New Roman"/>
              </w:rPr>
              <w:t>, such as forced draft cooling for the breaker, cylinder protection and heat resistant hoses,</w:t>
            </w:r>
            <w:r w:rsidR="00C73E14">
              <w:rPr>
                <w:rFonts w:ascii="Times New Roman" w:hAnsi="Times New Roman" w:cs="Times New Roman"/>
              </w:rPr>
              <w:t xml:space="preserve"> are available for metal processing facilities to protect the robot’s key components. </w:t>
            </w:r>
          </w:p>
          <w:p w14:paraId="6B3FD4D4" w14:textId="77777777" w:rsidR="00AC7EE2" w:rsidRPr="009658B8" w:rsidRDefault="00AC7EE2" w:rsidP="00963D69">
            <w:pPr>
              <w:rPr>
                <w:rFonts w:ascii="Times New Roman" w:hAnsi="Times New Roman" w:cs="Times New Roman"/>
              </w:rPr>
            </w:pPr>
          </w:p>
          <w:p w14:paraId="0AD4AF12" w14:textId="1C6DD288" w:rsidR="00AC7EE2" w:rsidRPr="009658B8" w:rsidRDefault="00AC7EE2" w:rsidP="00963D69">
            <w:pPr>
              <w:rPr>
                <w:rFonts w:ascii="Times New Roman" w:hAnsi="Times New Roman" w:cs="Times New Roman"/>
              </w:rPr>
            </w:pPr>
            <w:r w:rsidRPr="009658B8">
              <w:rPr>
                <w:rFonts w:ascii="Times New Roman" w:hAnsi="Times New Roman" w:cs="Times New Roman"/>
              </w:rPr>
              <w:t>Powered by a compact and efficient diesel engine, the Brokk 120D</w:t>
            </w:r>
            <w:r w:rsidR="000C734A" w:rsidRPr="009658B8">
              <w:rPr>
                <w:rFonts w:ascii="Times New Roman" w:hAnsi="Times New Roman" w:cs="Times New Roman"/>
              </w:rPr>
              <w:t>II</w:t>
            </w:r>
            <w:r w:rsidRPr="009658B8">
              <w:rPr>
                <w:rFonts w:ascii="Times New Roman" w:hAnsi="Times New Roman" w:cs="Times New Roman"/>
              </w:rPr>
              <w:t xml:space="preserve"> can run a full shift independent from any power source. This flexibility comes without sacrificing any of the power and performance of its similar-sized electric-powered sibling, the Brokk 110. Plus, the Brokk 120D</w:t>
            </w:r>
            <w:r w:rsidR="00D5025E" w:rsidRPr="009658B8">
              <w:rPr>
                <w:rFonts w:ascii="Times New Roman" w:hAnsi="Times New Roman" w:cs="Times New Roman"/>
              </w:rPr>
              <w:t>II</w:t>
            </w:r>
            <w:r w:rsidRPr="009658B8">
              <w:rPr>
                <w:rFonts w:ascii="Times New Roman" w:hAnsi="Times New Roman" w:cs="Times New Roman"/>
              </w:rPr>
              <w:t xml:space="preserve"> </w:t>
            </w:r>
            <w:r w:rsidR="00CA455D">
              <w:rPr>
                <w:rFonts w:ascii="Times New Roman" w:hAnsi="Times New Roman" w:cs="Times New Roman"/>
              </w:rPr>
              <w:t xml:space="preserve">is compatible </w:t>
            </w:r>
            <w:r w:rsidR="00227757">
              <w:rPr>
                <w:rFonts w:ascii="Times New Roman" w:hAnsi="Times New Roman" w:cs="Times New Roman"/>
              </w:rPr>
              <w:t xml:space="preserve">with a variety of </w:t>
            </w:r>
            <w:hyperlink r:id="rId15" w:history="1">
              <w:r w:rsidR="00227757" w:rsidRPr="003A5105">
                <w:rPr>
                  <w:rStyle w:val="Hyperlink"/>
                  <w:rFonts w:ascii="Times New Roman" w:hAnsi="Times New Roman" w:cs="Times New Roman"/>
                </w:rPr>
                <w:t>attachments</w:t>
              </w:r>
            </w:hyperlink>
            <w:r w:rsidR="00227757">
              <w:rPr>
                <w:rFonts w:ascii="Times New Roman" w:hAnsi="Times New Roman" w:cs="Times New Roman"/>
              </w:rPr>
              <w:t>, including</w:t>
            </w:r>
            <w:r w:rsidR="00CA455D">
              <w:rPr>
                <w:rFonts w:ascii="Times New Roman" w:hAnsi="Times New Roman" w:cs="Times New Roman"/>
              </w:rPr>
              <w:t xml:space="preserve"> </w:t>
            </w:r>
            <w:hyperlink r:id="rId16" w:history="1">
              <w:r w:rsidR="00CA455D" w:rsidRPr="00CA455D">
                <w:rPr>
                  <w:rStyle w:val="Hyperlink"/>
                  <w:rFonts w:ascii="Times New Roman" w:hAnsi="Times New Roman" w:cs="Times New Roman"/>
                </w:rPr>
                <w:t>bucket</w:t>
              </w:r>
            </w:hyperlink>
            <w:r w:rsidR="00227757">
              <w:rPr>
                <w:rStyle w:val="Hyperlink"/>
                <w:rFonts w:ascii="Times New Roman" w:hAnsi="Times New Roman" w:cs="Times New Roman"/>
              </w:rPr>
              <w:t>s</w:t>
            </w:r>
            <w:r w:rsidR="00CA455D">
              <w:rPr>
                <w:rFonts w:ascii="Times New Roman" w:hAnsi="Times New Roman" w:cs="Times New Roman"/>
              </w:rPr>
              <w:t xml:space="preserve"> and </w:t>
            </w:r>
            <w:hyperlink r:id="rId17" w:history="1">
              <w:r w:rsidR="00CA455D" w:rsidRPr="00CA455D">
                <w:rPr>
                  <w:rStyle w:val="Hyperlink"/>
                  <w:rFonts w:ascii="Times New Roman" w:hAnsi="Times New Roman" w:cs="Times New Roman"/>
                </w:rPr>
                <w:t>drum cutter</w:t>
              </w:r>
            </w:hyperlink>
            <w:r w:rsidR="00227757">
              <w:rPr>
                <w:rStyle w:val="Hyperlink"/>
                <w:rFonts w:ascii="Times New Roman" w:hAnsi="Times New Roman" w:cs="Times New Roman"/>
              </w:rPr>
              <w:t>s</w:t>
            </w:r>
            <w:r w:rsidR="00227757">
              <w:t>,</w:t>
            </w:r>
            <w:r w:rsidR="00CA455D">
              <w:rPr>
                <w:rFonts w:ascii="Times New Roman" w:hAnsi="Times New Roman" w:cs="Times New Roman"/>
              </w:rPr>
              <w:t xml:space="preserve"> </w:t>
            </w:r>
            <w:r w:rsidRPr="009658B8">
              <w:rPr>
                <w:rFonts w:ascii="Times New Roman" w:hAnsi="Times New Roman" w:cs="Times New Roman"/>
              </w:rPr>
              <w:t>and generates the same hydraulic power as the Brokk 110, increasing its versatility.</w:t>
            </w:r>
          </w:p>
          <w:p w14:paraId="203466B6" w14:textId="77777777" w:rsidR="00AC7EE2" w:rsidRPr="000434FC" w:rsidRDefault="00AC7EE2" w:rsidP="00963D69">
            <w:pPr>
              <w:rPr>
                <w:rFonts w:ascii="Times New Roman" w:hAnsi="Times New Roman" w:cs="Times New Roman"/>
              </w:rPr>
            </w:pPr>
          </w:p>
          <w:p w14:paraId="7E07D63C" w14:textId="056E8839" w:rsidR="00AC7EE2" w:rsidRDefault="00AC7EE2" w:rsidP="00963D69">
            <w:pPr>
              <w:rPr>
                <w:rFonts w:ascii="Times New Roman" w:hAnsi="Times New Roman" w:cs="Times New Roman"/>
              </w:rPr>
            </w:pPr>
            <w:r w:rsidRPr="000434FC">
              <w:rPr>
                <w:rFonts w:ascii="Times New Roman" w:hAnsi="Times New Roman" w:cs="Times New Roman"/>
              </w:rPr>
              <w:t>The Brokk 120</w:t>
            </w:r>
            <w:r>
              <w:rPr>
                <w:rFonts w:ascii="Times New Roman" w:hAnsi="Times New Roman" w:cs="Times New Roman"/>
              </w:rPr>
              <w:t>D</w:t>
            </w:r>
            <w:r w:rsidR="00D5025E">
              <w:rPr>
                <w:rFonts w:ascii="Times New Roman" w:hAnsi="Times New Roman" w:cs="Times New Roman"/>
              </w:rPr>
              <w:t>II</w:t>
            </w:r>
            <w:r w:rsidRPr="000434FC">
              <w:rPr>
                <w:rFonts w:ascii="Times New Roman" w:hAnsi="Times New Roman" w:cs="Times New Roman"/>
              </w:rPr>
              <w:t xml:space="preserve"> is the smallest diesel-powered machine in Brokk’s lineup. </w:t>
            </w:r>
            <w:r w:rsidR="009B5DE1">
              <w:rPr>
                <w:rFonts w:ascii="Times New Roman" w:hAnsi="Times New Roman" w:cs="Times New Roman"/>
              </w:rPr>
              <w:t>Brokk’s other diesel-powered robot</w:t>
            </w:r>
            <w:r w:rsidR="007E3A16">
              <w:rPr>
                <w:rFonts w:ascii="Times New Roman" w:hAnsi="Times New Roman" w:cs="Times New Roman"/>
              </w:rPr>
              <w:t>s include</w:t>
            </w:r>
            <w:r w:rsidR="009B5DE1">
              <w:rPr>
                <w:rFonts w:ascii="Times New Roman" w:hAnsi="Times New Roman" w:cs="Times New Roman"/>
              </w:rPr>
              <w:t xml:space="preserve"> the much larger </w:t>
            </w:r>
            <w:hyperlink r:id="rId18" w:history="1">
              <w:r w:rsidR="007E3A16" w:rsidRPr="003A5105">
                <w:rPr>
                  <w:rStyle w:val="Hyperlink"/>
                  <w:rFonts w:ascii="Times New Roman" w:hAnsi="Times New Roman" w:cs="Times New Roman"/>
                </w:rPr>
                <w:t xml:space="preserve">Brokk </w:t>
              </w:r>
              <w:r w:rsidR="009B5DE1" w:rsidRPr="003A5105">
                <w:rPr>
                  <w:rStyle w:val="Hyperlink"/>
                  <w:rFonts w:ascii="Times New Roman" w:hAnsi="Times New Roman" w:cs="Times New Roman"/>
                </w:rPr>
                <w:t>520D</w:t>
              </w:r>
            </w:hyperlink>
            <w:r w:rsidR="007E3A16">
              <w:rPr>
                <w:rFonts w:ascii="Times New Roman" w:hAnsi="Times New Roman" w:cs="Times New Roman"/>
              </w:rPr>
              <w:t xml:space="preserve"> and </w:t>
            </w:r>
            <w:hyperlink r:id="rId19" w:history="1">
              <w:r w:rsidR="007E3A16" w:rsidRPr="003A5105">
                <w:rPr>
                  <w:rStyle w:val="Hyperlink"/>
                  <w:rFonts w:ascii="Times New Roman" w:hAnsi="Times New Roman" w:cs="Times New Roman"/>
                </w:rPr>
                <w:t>Brokk 900</w:t>
              </w:r>
            </w:hyperlink>
            <w:r w:rsidR="006F5B88">
              <w:rPr>
                <w:rFonts w:ascii="Times New Roman" w:hAnsi="Times New Roman" w:cs="Times New Roman"/>
              </w:rPr>
              <w:t xml:space="preserve">. </w:t>
            </w:r>
            <w:r w:rsidR="00037C32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To maximize service life, </w:t>
            </w:r>
            <w:r w:rsidR="00037C32">
              <w:rPr>
                <w:rFonts w:ascii="Times New Roman" w:hAnsi="Times New Roman" w:cs="Times New Roman"/>
              </w:rPr>
              <w:t xml:space="preserve">the Brokk 120DII and all other models are compatible with </w:t>
            </w:r>
            <w:hyperlink r:id="rId20" w:history="1">
              <w:r w:rsidR="00037C32" w:rsidRPr="00C107F8">
                <w:rPr>
                  <w:rStyle w:val="Hyperlink"/>
                  <w:rFonts w:ascii="Times New Roman" w:hAnsi="Times New Roman" w:cs="Times New Roman"/>
                </w:rPr>
                <w:t>Brokk Connect 2.0</w:t>
              </w:r>
            </w:hyperlink>
            <w:r w:rsidR="00037C32">
              <w:rPr>
                <w:rFonts w:ascii="Times New Roman" w:hAnsi="Times New Roman" w:cs="Times New Roman"/>
              </w:rPr>
              <w:t xml:space="preserve">, an online platform that </w:t>
            </w:r>
            <w:r w:rsidR="00F60EA5">
              <w:rPr>
                <w:rFonts w:ascii="Times New Roman" w:hAnsi="Times New Roman" w:cs="Times New Roman"/>
              </w:rPr>
              <w:t xml:space="preserve">provides access to real-time information about the status of the robot, operational data, service needs and more. </w:t>
            </w:r>
          </w:p>
          <w:p w14:paraId="3DB405A9" w14:textId="77777777" w:rsidR="001E43B8" w:rsidRDefault="001E43B8">
            <w:pPr>
              <w:rPr>
                <w:rFonts w:ascii="Times New Roman" w:hAnsi="Times New Roman" w:cs="Times New Roman"/>
                <w:b/>
              </w:rPr>
            </w:pPr>
          </w:p>
          <w:p w14:paraId="0DB2BEA0" w14:textId="3E9A3A1B" w:rsidR="00AC7EE2" w:rsidRPr="00CE02A6" w:rsidRDefault="00AC7EE2" w:rsidP="00963D69">
            <w:pPr>
              <w:rPr>
                <w:rFonts w:ascii="Times New Roman" w:hAnsi="Times New Roman" w:cs="Times New Roman"/>
                <w:b/>
              </w:rPr>
            </w:pPr>
            <w:r w:rsidRPr="00CE02A6">
              <w:rPr>
                <w:rFonts w:ascii="Times New Roman" w:hAnsi="Times New Roman" w:cs="Times New Roman"/>
                <w:b/>
              </w:rPr>
              <w:t>About Brokk</w:t>
            </w:r>
          </w:p>
          <w:p w14:paraId="19EEBA85" w14:textId="39591A55" w:rsidR="00DB35EF" w:rsidRPr="003B4837" w:rsidRDefault="00DB35EF" w:rsidP="00DB35EF">
            <w:pPr>
              <w:rPr>
                <w:rFonts w:ascii="Times New Roman" w:hAnsi="Times New Roman" w:cs="Times New Roman"/>
              </w:rPr>
            </w:pPr>
            <w:r w:rsidRPr="003B4837">
              <w:rPr>
                <w:rFonts w:ascii="Times New Roman" w:hAnsi="Times New Roman" w:cs="Times New Roman"/>
              </w:rPr>
              <w:t xml:space="preserve">Brokk has been the world’s leading manufacturer of remote-controlled demolition machines and attachments for </w:t>
            </w:r>
            <w:r w:rsidR="003A5105">
              <w:rPr>
                <w:rFonts w:ascii="Times New Roman" w:hAnsi="Times New Roman" w:cs="Times New Roman"/>
              </w:rPr>
              <w:t xml:space="preserve">more than </w:t>
            </w:r>
            <w:r>
              <w:rPr>
                <w:rFonts w:ascii="Times New Roman" w:hAnsi="Times New Roman" w:cs="Times New Roman"/>
              </w:rPr>
              <w:t>45</w:t>
            </w:r>
            <w:r w:rsidRPr="003B4837">
              <w:rPr>
                <w:rFonts w:ascii="Times New Roman" w:hAnsi="Times New Roman" w:cs="Times New Roman"/>
              </w:rPr>
              <w:t xml:space="preserve"> years. Through continuous innovation in engineering and design, </w:t>
            </w:r>
            <w:r w:rsidRPr="003B4837">
              <w:rPr>
                <w:rFonts w:ascii="Times New Roman" w:hAnsi="Times New Roman" w:cs="Times New Roman"/>
              </w:rPr>
              <w:lastRenderedPageBreak/>
              <w:t xml:space="preserve">Brokk </w:t>
            </w:r>
            <w:proofErr w:type="gramStart"/>
            <w:r w:rsidRPr="003B4837">
              <w:rPr>
                <w:rFonts w:ascii="Times New Roman" w:hAnsi="Times New Roman" w:cs="Times New Roman"/>
              </w:rPr>
              <w:t>is able to</w:t>
            </w:r>
            <w:proofErr w:type="gramEnd"/>
            <w:r w:rsidRPr="003B4837">
              <w:rPr>
                <w:rFonts w:ascii="Times New Roman" w:hAnsi="Times New Roman" w:cs="Times New Roman"/>
              </w:rPr>
              <w:t xml:space="preserve"> offer unique solutions to multiple industries worldwide, including construction, demolition, mining and tunneling, cement and processing, nuclear and other specialty applications. For more information: Brokk Inc., </w:t>
            </w:r>
            <w:r w:rsidRPr="00E60F06">
              <w:rPr>
                <w:rFonts w:ascii="Times New Roman" w:hAnsi="Times New Roman" w:cs="Times New Roman"/>
              </w:rPr>
              <w:t>17321 TYE Street SE, Suite B, Monroe, WA 98272</w:t>
            </w:r>
            <w:r w:rsidRPr="003B4837">
              <w:rPr>
                <w:rFonts w:ascii="Times New Roman" w:hAnsi="Times New Roman" w:cs="Times New Roman"/>
              </w:rPr>
              <w:t xml:space="preserve">; 800-621-7856; </w:t>
            </w:r>
            <w:hyperlink r:id="rId21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info@brokkinc.com</w:t>
              </w:r>
            </w:hyperlink>
            <w:r w:rsidRPr="003B4837">
              <w:rPr>
                <w:rFonts w:ascii="Times New Roman" w:hAnsi="Times New Roman" w:cs="Times New Roman"/>
              </w:rPr>
              <w:t xml:space="preserve">; </w:t>
            </w:r>
            <w:hyperlink r:id="rId22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www.brokk.com</w:t>
              </w:r>
            </w:hyperlink>
            <w:r w:rsidRPr="003B4837">
              <w:rPr>
                <w:rFonts w:ascii="Times New Roman" w:hAnsi="Times New Roman" w:cs="Times New Roman"/>
              </w:rPr>
              <w:t xml:space="preserve">; </w:t>
            </w:r>
            <w:hyperlink r:id="rId23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Facebook</w:t>
              </w:r>
            </w:hyperlink>
            <w:r w:rsidRPr="003B4837">
              <w:rPr>
                <w:rStyle w:val="Hyperlink"/>
                <w:rFonts w:ascii="Times New Roman" w:hAnsi="Times New Roman" w:cs="Times New Roman"/>
                <w:color w:val="000000" w:themeColor="text1"/>
                <w:u w:val="none"/>
              </w:rPr>
              <w:t xml:space="preserve">; </w:t>
            </w:r>
            <w:hyperlink r:id="rId24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YouTube</w:t>
              </w:r>
            </w:hyperlink>
            <w:r w:rsidRPr="003B4837">
              <w:rPr>
                <w:rStyle w:val="Hyperlink"/>
                <w:rFonts w:ascii="Times New Roman" w:hAnsi="Times New Roman" w:cs="Times New Roman"/>
                <w:color w:val="000000" w:themeColor="text1"/>
                <w:u w:val="none"/>
              </w:rPr>
              <w:t xml:space="preserve">; </w:t>
            </w:r>
            <w:hyperlink r:id="rId25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LinkedIn</w:t>
              </w:r>
            </w:hyperlink>
            <w:r w:rsidRPr="003B4837">
              <w:rPr>
                <w:rStyle w:val="Hyperlink"/>
                <w:rFonts w:ascii="Times New Roman" w:hAnsi="Times New Roman" w:cs="Times New Roman"/>
                <w:color w:val="000000" w:themeColor="text1"/>
                <w:u w:val="none"/>
              </w:rPr>
              <w:t xml:space="preserve"> and </w:t>
            </w:r>
            <w:hyperlink r:id="rId26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Twitter</w:t>
              </w:r>
            </w:hyperlink>
            <w:r w:rsidRPr="003B4837">
              <w:rPr>
                <w:rFonts w:ascii="Times New Roman" w:hAnsi="Times New Roman" w:cs="Times New Roman"/>
              </w:rPr>
              <w:t xml:space="preserve">.  </w:t>
            </w:r>
          </w:p>
          <w:p w14:paraId="639C62C9" w14:textId="77777777" w:rsidR="00AC7EE2" w:rsidRPr="007B423A" w:rsidRDefault="00AC7EE2" w:rsidP="00963D69">
            <w:pPr>
              <w:rPr>
                <w:rFonts w:ascii="Times New Roman" w:hAnsi="Times New Roman" w:cs="Times New Roman"/>
              </w:rPr>
            </w:pPr>
          </w:p>
          <w:p w14:paraId="0186B27C" w14:textId="77777777" w:rsidR="00AC7EE2" w:rsidRPr="007B423A" w:rsidRDefault="00AC7EE2" w:rsidP="00963D69">
            <w:pPr>
              <w:jc w:val="center"/>
              <w:rPr>
                <w:rFonts w:ascii="Times New Roman" w:hAnsi="Times New Roman" w:cs="Times New Roman"/>
              </w:rPr>
            </w:pPr>
            <w:r w:rsidRPr="007B423A">
              <w:rPr>
                <w:rFonts w:ascii="Times New Roman" w:hAnsi="Times New Roman" w:cs="Times New Roman"/>
                <w:b/>
                <w:sz w:val="22"/>
                <w:szCs w:val="22"/>
              </w:rPr>
              <w:t>###</w:t>
            </w:r>
          </w:p>
          <w:p w14:paraId="2779DD05" w14:textId="77777777" w:rsidR="00AC7EE2" w:rsidRDefault="00AC7EE2" w:rsidP="00963D69">
            <w:pPr>
              <w:rPr>
                <w:rFonts w:ascii="Times New Roman" w:hAnsi="Times New Roman" w:cs="Times New Roman"/>
              </w:rPr>
            </w:pPr>
          </w:p>
          <w:p w14:paraId="0920D579" w14:textId="570B7FEC" w:rsidR="00AC7EE2" w:rsidRDefault="00AC7EE2" w:rsidP="00AC7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IMAGE: Brokk</w:t>
            </w:r>
            <w:r w:rsidR="0053519C">
              <w:rPr>
                <w:rFonts w:ascii="Times New Roman" w:hAnsi="Times New Roman" w:cs="Times New Roman"/>
                <w:b/>
              </w:rPr>
              <w:t>_</w:t>
            </w:r>
            <w:r>
              <w:rPr>
                <w:rFonts w:ascii="Times New Roman" w:hAnsi="Times New Roman" w:cs="Times New Roman"/>
                <w:b/>
              </w:rPr>
              <w:t>120D</w:t>
            </w:r>
            <w:r w:rsidR="00C46ED1">
              <w:rPr>
                <w:rFonts w:ascii="Times New Roman" w:hAnsi="Times New Roman" w:cs="Times New Roman"/>
                <w:b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>.jpg</w:t>
            </w:r>
            <w:r>
              <w:rPr>
                <w:rFonts w:ascii="Times New Roman" w:hAnsi="Times New Roman" w:cs="Times New Roman"/>
              </w:rPr>
              <w:br/>
              <w:t>CUTLINE: The remote-controlled Brokk 120D</w:t>
            </w:r>
            <w:r w:rsidR="00D5025E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is the world’s smallest diesel-driven demolition robot. The machine can operate </w:t>
            </w:r>
            <w:r w:rsidR="007E3A16">
              <w:rPr>
                <w:rFonts w:ascii="Times New Roman" w:hAnsi="Times New Roman" w:cs="Times New Roman"/>
              </w:rPr>
              <w:t>at least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3089B">
              <w:rPr>
                <w:rFonts w:ascii="Times New Roman" w:hAnsi="Times New Roman" w:cs="Times New Roman"/>
              </w:rPr>
              <w:t xml:space="preserve">eight hours </w:t>
            </w:r>
            <w:r w:rsidR="007E3A16">
              <w:rPr>
                <w:rFonts w:ascii="Times New Roman" w:hAnsi="Times New Roman" w:cs="Times New Roman"/>
              </w:rPr>
              <w:t>before</w:t>
            </w:r>
            <w:r>
              <w:rPr>
                <w:rFonts w:ascii="Times New Roman" w:hAnsi="Times New Roman" w:cs="Times New Roman"/>
              </w:rPr>
              <w:t xml:space="preserve"> refueling. </w:t>
            </w:r>
          </w:p>
          <w:p w14:paraId="4BAA3AF7" w14:textId="77777777" w:rsidR="00AC7EE2" w:rsidRDefault="00AC7EE2" w:rsidP="00AC7EE2">
            <w:pPr>
              <w:rPr>
                <w:rFonts w:ascii="Times New Roman" w:hAnsi="Times New Roman" w:cs="Times New Roman"/>
              </w:rPr>
            </w:pPr>
          </w:p>
          <w:p w14:paraId="5CA4FA2C" w14:textId="481D98BC" w:rsidR="00AC7EE2" w:rsidRDefault="00AC7EE2" w:rsidP="00AC7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Suggested Tags: </w:t>
            </w:r>
            <w:r>
              <w:rPr>
                <w:rFonts w:ascii="Times New Roman" w:hAnsi="Times New Roman" w:cs="Times New Roman"/>
              </w:rPr>
              <w:t xml:space="preserve">Brokk, </w:t>
            </w:r>
            <w:r w:rsidR="00FD534B">
              <w:rPr>
                <w:rFonts w:ascii="Times New Roman" w:hAnsi="Times New Roman" w:cs="Times New Roman"/>
              </w:rPr>
              <w:t xml:space="preserve">Brokk robot, </w:t>
            </w:r>
            <w:r>
              <w:rPr>
                <w:rFonts w:ascii="Times New Roman" w:hAnsi="Times New Roman" w:cs="Times New Roman"/>
              </w:rPr>
              <w:t>diesel, remote-controlled demolition, compact equipment</w:t>
            </w:r>
            <w:r w:rsidR="00FD534B">
              <w:rPr>
                <w:rFonts w:ascii="Times New Roman" w:hAnsi="Times New Roman" w:cs="Times New Roman"/>
              </w:rPr>
              <w:t>,</w:t>
            </w:r>
            <w:r w:rsidR="00C3089B">
              <w:rPr>
                <w:rFonts w:ascii="Times New Roman" w:hAnsi="Times New Roman" w:cs="Times New Roman"/>
              </w:rPr>
              <w:t xml:space="preserve"> </w:t>
            </w:r>
            <w:r w:rsidR="00FD534B">
              <w:rPr>
                <w:rFonts w:ascii="Times New Roman" w:hAnsi="Times New Roman" w:cs="Times New Roman"/>
              </w:rPr>
              <w:t>metal processing</w:t>
            </w:r>
            <w:r w:rsidR="00595F17">
              <w:rPr>
                <w:rFonts w:ascii="Times New Roman" w:hAnsi="Times New Roman" w:cs="Times New Roman"/>
              </w:rPr>
              <w:t xml:space="preserve">, steel </w:t>
            </w:r>
          </w:p>
          <w:p w14:paraId="401E4373" w14:textId="77777777" w:rsidR="00AC7EE2" w:rsidRDefault="00AC7EE2" w:rsidP="00AC7EE2">
            <w:pPr>
              <w:rPr>
                <w:rFonts w:ascii="Times New Roman" w:hAnsi="Times New Roman" w:cs="Times New Roman"/>
              </w:rPr>
            </w:pPr>
          </w:p>
          <w:p w14:paraId="640E67F8" w14:textId="7F6E061E" w:rsidR="00AC7EE2" w:rsidRDefault="00AC7EE2" w:rsidP="00AC7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Suggested Social Media Posts:</w:t>
            </w:r>
            <w:r>
              <w:rPr>
                <w:rFonts w:ascii="Times New Roman" w:hAnsi="Times New Roman" w:cs="Times New Roman"/>
              </w:rPr>
              <w:t xml:space="preserve"> The </w:t>
            </w:r>
            <w:r w:rsidRPr="00DB35EF">
              <w:rPr>
                <w:rFonts w:ascii="Times New Roman" w:hAnsi="Times New Roman" w:cs="Times New Roman"/>
              </w:rPr>
              <w:t>@</w:t>
            </w:r>
            <w:r w:rsidRPr="00DB35EF">
              <w:rPr>
                <w:rFonts w:ascii="Times New Roman" w:hAnsi="Times New Roman" w:cs="Times New Roman"/>
                <w:i/>
              </w:rPr>
              <w:t>Brokk</w:t>
            </w:r>
            <w:r w:rsidR="00DB35EF" w:rsidRPr="00DB35EF">
              <w:rPr>
                <w:rFonts w:ascii="Times New Roman" w:hAnsi="Times New Roman" w:cs="Times New Roman"/>
                <w:i/>
              </w:rPr>
              <w:t>US</w:t>
            </w:r>
            <w:r w:rsidR="00DB35EF" w:rsidRPr="00963D69">
              <w:rPr>
                <w:rFonts w:ascii="Times New Roman" w:hAnsi="Times New Roman" w:cs="Times New Roman"/>
                <w:i/>
              </w:rPr>
              <w:t>A</w:t>
            </w:r>
            <w:r>
              <w:rPr>
                <w:rFonts w:ascii="Times New Roman" w:hAnsi="Times New Roman" w:cs="Times New Roman"/>
              </w:rPr>
              <w:t xml:space="preserve"> 12</w:t>
            </w:r>
            <w:r w:rsidR="00C46ED1">
              <w:rPr>
                <w:rFonts w:ascii="Times New Roman" w:hAnsi="Times New Roman" w:cs="Times New Roman"/>
              </w:rPr>
              <w:t>0DII</w:t>
            </w:r>
            <w:r>
              <w:rPr>
                <w:rFonts w:ascii="Times New Roman" w:hAnsi="Times New Roman" w:cs="Times New Roman"/>
              </w:rPr>
              <w:t xml:space="preserve"> remote-controlled demolition machine is the world’s smallest diesel-driven demolition robot. The unit can operate for</w:t>
            </w:r>
            <w:r w:rsidR="007E3A16">
              <w:rPr>
                <w:rFonts w:ascii="Times New Roman" w:hAnsi="Times New Roman" w:cs="Times New Roman"/>
              </w:rPr>
              <w:t xml:space="preserve"> at least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3089B">
              <w:rPr>
                <w:rFonts w:ascii="Times New Roman" w:hAnsi="Times New Roman" w:cs="Times New Roman"/>
              </w:rPr>
              <w:t>eight</w:t>
            </w:r>
            <w:r>
              <w:rPr>
                <w:rFonts w:ascii="Times New Roman" w:hAnsi="Times New Roman" w:cs="Times New Roman"/>
              </w:rPr>
              <w:t xml:space="preserve"> hours </w:t>
            </w:r>
            <w:r w:rsidR="007E3A16">
              <w:rPr>
                <w:rFonts w:ascii="Times New Roman" w:hAnsi="Times New Roman" w:cs="Times New Roman"/>
              </w:rPr>
              <w:t>before</w:t>
            </w:r>
            <w:r>
              <w:rPr>
                <w:rFonts w:ascii="Times New Roman" w:hAnsi="Times New Roman" w:cs="Times New Roman"/>
              </w:rPr>
              <w:t xml:space="preserve"> refueling. {Link &amp; Photo}</w:t>
            </w:r>
          </w:p>
          <w:p w14:paraId="17B78317" w14:textId="77777777" w:rsidR="00AC7EE2" w:rsidRDefault="00AC7EE2" w:rsidP="00AC7EE2">
            <w:pPr>
              <w:rPr>
                <w:rFonts w:ascii="Times New Roman" w:hAnsi="Times New Roman" w:cs="Times New Roman"/>
              </w:rPr>
            </w:pPr>
          </w:p>
          <w:p w14:paraId="15217F0B" w14:textId="77777777" w:rsidR="00DB35EF" w:rsidRPr="0058692B" w:rsidRDefault="00DB35EF" w:rsidP="00DB35EF">
            <w:pPr>
              <w:rPr>
                <w:rFonts w:ascii="Times New Roman" w:hAnsi="Times New Roman" w:cs="Times New Roman"/>
              </w:rPr>
            </w:pPr>
            <w:r w:rsidRPr="0058692B">
              <w:rPr>
                <w:rFonts w:ascii="Times New Roman" w:hAnsi="Times New Roman" w:cs="Times New Roman"/>
                <w:b/>
              </w:rPr>
              <w:t xml:space="preserve">Facebook Handle: </w:t>
            </w:r>
            <w:r w:rsidRPr="0058692B">
              <w:rPr>
                <w:rFonts w:ascii="Times New Roman" w:hAnsi="Times New Roman" w:cs="Times New Roman"/>
              </w:rPr>
              <w:t>@BrokkUSA</w:t>
            </w:r>
            <w:r w:rsidRPr="0058692B">
              <w:rPr>
                <w:rFonts w:ascii="Times New Roman" w:hAnsi="Times New Roman" w:cs="Times New Roman"/>
                <w:b/>
              </w:rPr>
              <w:br/>
              <w:t xml:space="preserve">LinkedIn Handle: </w:t>
            </w:r>
            <w:r w:rsidRPr="0058692B">
              <w:rPr>
                <w:rFonts w:ascii="Times New Roman" w:hAnsi="Times New Roman" w:cs="Times New Roman"/>
              </w:rPr>
              <w:t>Brokk Inc.</w:t>
            </w:r>
          </w:p>
          <w:p w14:paraId="411398B8" w14:textId="77777777" w:rsidR="00DB35EF" w:rsidRPr="0058692B" w:rsidRDefault="00DB35EF" w:rsidP="00DB35EF">
            <w:pPr>
              <w:rPr>
                <w:rFonts w:ascii="Times New Roman" w:hAnsi="Times New Roman" w:cs="Times New Roman"/>
              </w:rPr>
            </w:pPr>
            <w:r w:rsidRPr="0058692B">
              <w:rPr>
                <w:rFonts w:ascii="Times New Roman" w:hAnsi="Times New Roman" w:cs="Times New Roman"/>
                <w:b/>
              </w:rPr>
              <w:t xml:space="preserve">YouTube Handle: </w:t>
            </w:r>
            <w:r w:rsidRPr="0058692B">
              <w:rPr>
                <w:rFonts w:ascii="Times New Roman" w:hAnsi="Times New Roman" w:cs="Times New Roman"/>
              </w:rPr>
              <w:t xml:space="preserve">@BrokkIncUSA </w:t>
            </w:r>
          </w:p>
          <w:p w14:paraId="27D6AEE0" w14:textId="77777777" w:rsidR="00DB35EF" w:rsidRPr="0058692B" w:rsidRDefault="00DB35EF" w:rsidP="00DB35EF">
            <w:pPr>
              <w:rPr>
                <w:rFonts w:ascii="Times New Roman" w:hAnsi="Times New Roman" w:cs="Times New Roman"/>
              </w:rPr>
            </w:pPr>
            <w:r w:rsidRPr="0058692B">
              <w:rPr>
                <w:rFonts w:ascii="Times New Roman" w:hAnsi="Times New Roman" w:cs="Times New Roman"/>
                <w:b/>
              </w:rPr>
              <w:t>Twitter Handle:</w:t>
            </w:r>
            <w:r w:rsidRPr="0058692B">
              <w:rPr>
                <w:rFonts w:ascii="Times New Roman" w:hAnsi="Times New Roman" w:cs="Times New Roman"/>
              </w:rPr>
              <w:t xml:space="preserve"> @BrokkUSA</w:t>
            </w:r>
          </w:p>
          <w:p w14:paraId="71FF8DA8" w14:textId="77777777" w:rsidR="00DB35EF" w:rsidRPr="0058692B" w:rsidRDefault="00DB35EF" w:rsidP="00DB3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Instagram</w:t>
            </w:r>
            <w:r w:rsidRPr="0058692B">
              <w:rPr>
                <w:rFonts w:ascii="Times New Roman" w:hAnsi="Times New Roman" w:cs="Times New Roman"/>
                <w:b/>
              </w:rPr>
              <w:t xml:space="preserve"> Handle:</w:t>
            </w:r>
            <w:r w:rsidRPr="0058692B">
              <w:rPr>
                <w:rFonts w:ascii="Times New Roman" w:hAnsi="Times New Roman" w:cs="Times New Roman"/>
              </w:rPr>
              <w:t xml:space="preserve"> @BrokkUSA</w:t>
            </w:r>
          </w:p>
          <w:p w14:paraId="7F2016D1" w14:textId="77777777" w:rsidR="00AC7EE2" w:rsidRDefault="00AC7EE2" w:rsidP="00AC7EE2"/>
          <w:p w14:paraId="58278894" w14:textId="77777777" w:rsidR="00AC7EE2" w:rsidRPr="007B423A" w:rsidRDefault="00AC7EE2" w:rsidP="0012211B">
            <w:pPr>
              <w:rPr>
                <w:rFonts w:ascii="Times New Roman" w:hAnsi="Times New Roman" w:cs="Times New Roman"/>
                <w:b/>
                <w:color w:val="FF0000"/>
                <w:sz w:val="22"/>
                <w:u w:val="single"/>
              </w:rPr>
            </w:pPr>
          </w:p>
          <w:p w14:paraId="36DE7A1A" w14:textId="36EF33E2" w:rsidR="00AC7EE2" w:rsidRPr="00963D69" w:rsidRDefault="00AC7EE2" w:rsidP="00AC7EE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222B33C6" w14:textId="77777777" w:rsidR="00471877" w:rsidRPr="007B423A" w:rsidRDefault="00471877" w:rsidP="00963D69">
      <w:pPr>
        <w:rPr>
          <w:rFonts w:ascii="Times New Roman" w:hAnsi="Times New Roman" w:cs="Times New Roman"/>
          <w:b/>
        </w:rPr>
      </w:pPr>
    </w:p>
    <w:p w14:paraId="0A8878AF" w14:textId="77777777" w:rsidR="002B5798" w:rsidRDefault="002B5798" w:rsidP="00963D69">
      <w:pPr>
        <w:spacing w:line="360" w:lineRule="auto"/>
        <w:contextualSpacing/>
      </w:pPr>
    </w:p>
    <w:sectPr w:rsidR="002B5798" w:rsidSect="00963D69">
      <w:headerReference w:type="first" r:id="rId27"/>
      <w:footerReference w:type="first" r:id="rId2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674FF" w14:textId="77777777" w:rsidR="00250786" w:rsidRDefault="00250786" w:rsidP="00AC7EE2">
      <w:r>
        <w:separator/>
      </w:r>
    </w:p>
  </w:endnote>
  <w:endnote w:type="continuationSeparator" w:id="0">
    <w:p w14:paraId="166512B0" w14:textId="77777777" w:rsidR="00250786" w:rsidRDefault="00250786" w:rsidP="00AC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ACE2" w14:textId="77777777" w:rsidR="001E43B8" w:rsidRDefault="001E43B8" w:rsidP="001E43B8">
    <w:pPr>
      <w:pStyle w:val="Footer"/>
      <w:jc w:val="center"/>
      <w:rPr>
        <w:rFonts w:ascii="Times New Roman" w:hAnsi="Times New Roman" w:cs="Times New Roman"/>
      </w:rPr>
    </w:pPr>
  </w:p>
  <w:p w14:paraId="47376ACD" w14:textId="1CF00F32" w:rsidR="001E43B8" w:rsidRPr="00E60F06" w:rsidRDefault="001E43B8" w:rsidP="001E43B8">
    <w:pPr>
      <w:pStyle w:val="Footer"/>
      <w:jc w:val="center"/>
      <w:rPr>
        <w:rFonts w:ascii="Times New Roman" w:hAnsi="Times New Roman" w:cs="Times New Roman"/>
      </w:rPr>
    </w:pPr>
    <w:r w:rsidRPr="00647668">
      <w:rPr>
        <w:rFonts w:ascii="Times New Roman" w:hAnsi="Times New Roman" w:cs="Times New Roman"/>
      </w:rPr>
      <w:t>17321 TYE Street SE, Suite B, Monroe, WA</w:t>
    </w:r>
    <w:r w:rsidRPr="00281F91">
      <w:t xml:space="preserve"> </w:t>
    </w:r>
    <w:r>
      <w:rPr>
        <w:rFonts w:ascii="Times New Roman" w:hAnsi="Times New Roman" w:cs="Times New Roman"/>
      </w:rPr>
      <w:t>| 800.</w:t>
    </w:r>
    <w:r w:rsidRPr="00847687">
      <w:rPr>
        <w:rFonts w:ascii="Times New Roman" w:hAnsi="Times New Roman" w:cs="Times New Roman"/>
      </w:rPr>
      <w:t>621</w:t>
    </w:r>
    <w:r>
      <w:rPr>
        <w:rFonts w:ascii="Times New Roman" w:hAnsi="Times New Roman" w:cs="Times New Roman"/>
      </w:rPr>
      <w:t>.</w:t>
    </w:r>
    <w:r w:rsidRPr="00847687">
      <w:rPr>
        <w:rFonts w:ascii="Times New Roman" w:hAnsi="Times New Roman" w:cs="Times New Roman"/>
      </w:rPr>
      <w:t>7856</w:t>
    </w:r>
    <w:r>
      <w:rPr>
        <w:rFonts w:ascii="Times New Roman" w:hAnsi="Times New Roman" w:cs="Times New Roman"/>
      </w:rPr>
      <w:t xml:space="preserve"> | www.brokk.com</w:t>
    </w:r>
  </w:p>
  <w:p w14:paraId="46CD186C" w14:textId="77777777" w:rsidR="001E43B8" w:rsidRDefault="001E43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7C8C" w14:textId="77777777" w:rsidR="00250786" w:rsidRDefault="00250786" w:rsidP="00AC7EE2">
      <w:r>
        <w:separator/>
      </w:r>
    </w:p>
  </w:footnote>
  <w:footnote w:type="continuationSeparator" w:id="0">
    <w:p w14:paraId="3D378758" w14:textId="77777777" w:rsidR="00250786" w:rsidRDefault="00250786" w:rsidP="00AC7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C4C4" w14:textId="1D06D226" w:rsidR="00AC7EE2" w:rsidRDefault="00AC7EE2">
    <w:pPr>
      <w:pStyle w:val="Header"/>
    </w:pPr>
    <w:r w:rsidRPr="001D238D">
      <w:rPr>
        <w:rFonts w:ascii="Times New Roman" w:hAnsi="Times New Roman" w:cs="Times New Roman"/>
        <w:noProof/>
      </w:rPr>
      <w:drawing>
        <wp:inline distT="0" distB="0" distL="0" distR="0" wp14:anchorId="29B8C2FD" wp14:editId="301D2CD1">
          <wp:extent cx="2400300" cy="62068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O_black.eps"/>
                  <pic:cNvPicPr/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523" cy="62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7314B"/>
    <w:multiLevelType w:val="hybridMultilevel"/>
    <w:tmpl w:val="958CA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00628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issa Mercier">
    <w15:presenceInfo w15:providerId="AD" w15:userId="S::karissa.lamont@ironcladmktg.com::f3fcba5d-e7a5-49c8-b190-ad3bd1fc2a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46"/>
    <w:rsid w:val="00000AD6"/>
    <w:rsid w:val="00003572"/>
    <w:rsid w:val="0001035A"/>
    <w:rsid w:val="00010C1B"/>
    <w:rsid w:val="0001554B"/>
    <w:rsid w:val="0001664F"/>
    <w:rsid w:val="00021453"/>
    <w:rsid w:val="00037C32"/>
    <w:rsid w:val="00043531"/>
    <w:rsid w:val="00095EF4"/>
    <w:rsid w:val="00096F75"/>
    <w:rsid w:val="000C734A"/>
    <w:rsid w:val="000D0FD4"/>
    <w:rsid w:val="000D6702"/>
    <w:rsid w:val="001134A4"/>
    <w:rsid w:val="0012211B"/>
    <w:rsid w:val="0012588E"/>
    <w:rsid w:val="001449FC"/>
    <w:rsid w:val="00154622"/>
    <w:rsid w:val="00166CEC"/>
    <w:rsid w:val="001854C2"/>
    <w:rsid w:val="00196505"/>
    <w:rsid w:val="001A6EE3"/>
    <w:rsid w:val="001B4D8D"/>
    <w:rsid w:val="001D12D8"/>
    <w:rsid w:val="001E43B8"/>
    <w:rsid w:val="001F3D7D"/>
    <w:rsid w:val="002064A8"/>
    <w:rsid w:val="00223FAC"/>
    <w:rsid w:val="00227757"/>
    <w:rsid w:val="0023695E"/>
    <w:rsid w:val="00250786"/>
    <w:rsid w:val="00252EF1"/>
    <w:rsid w:val="00264CFD"/>
    <w:rsid w:val="00274D2A"/>
    <w:rsid w:val="00287A07"/>
    <w:rsid w:val="00295C53"/>
    <w:rsid w:val="002A1D9A"/>
    <w:rsid w:val="002B5798"/>
    <w:rsid w:val="002B635F"/>
    <w:rsid w:val="002C5D8B"/>
    <w:rsid w:val="002E4D0F"/>
    <w:rsid w:val="00302FB1"/>
    <w:rsid w:val="00306438"/>
    <w:rsid w:val="0031080E"/>
    <w:rsid w:val="00336C6C"/>
    <w:rsid w:val="00382E6B"/>
    <w:rsid w:val="00383B13"/>
    <w:rsid w:val="003A03C5"/>
    <w:rsid w:val="003A4539"/>
    <w:rsid w:val="003A4A47"/>
    <w:rsid w:val="003A5105"/>
    <w:rsid w:val="003E79EB"/>
    <w:rsid w:val="003F1EC6"/>
    <w:rsid w:val="00412C79"/>
    <w:rsid w:val="00444E2A"/>
    <w:rsid w:val="00447B3E"/>
    <w:rsid w:val="0045713A"/>
    <w:rsid w:val="00471877"/>
    <w:rsid w:val="0048448D"/>
    <w:rsid w:val="004B2448"/>
    <w:rsid w:val="004B4A40"/>
    <w:rsid w:val="004C7CD4"/>
    <w:rsid w:val="0053519C"/>
    <w:rsid w:val="00574E1F"/>
    <w:rsid w:val="00595F17"/>
    <w:rsid w:val="005A3299"/>
    <w:rsid w:val="005B4187"/>
    <w:rsid w:val="00600AE5"/>
    <w:rsid w:val="00615755"/>
    <w:rsid w:val="006322DC"/>
    <w:rsid w:val="006637EF"/>
    <w:rsid w:val="00672EC4"/>
    <w:rsid w:val="006B28BB"/>
    <w:rsid w:val="006F5B88"/>
    <w:rsid w:val="0074102C"/>
    <w:rsid w:val="00747379"/>
    <w:rsid w:val="007659DA"/>
    <w:rsid w:val="007E3A16"/>
    <w:rsid w:val="007E7CBD"/>
    <w:rsid w:val="007F6033"/>
    <w:rsid w:val="007F663B"/>
    <w:rsid w:val="0083276F"/>
    <w:rsid w:val="008336B2"/>
    <w:rsid w:val="00835901"/>
    <w:rsid w:val="00840A5D"/>
    <w:rsid w:val="00843D9C"/>
    <w:rsid w:val="008C070F"/>
    <w:rsid w:val="008C18B3"/>
    <w:rsid w:val="008D3173"/>
    <w:rsid w:val="008E2D22"/>
    <w:rsid w:val="008E5105"/>
    <w:rsid w:val="00900E8F"/>
    <w:rsid w:val="00915472"/>
    <w:rsid w:val="00927A7C"/>
    <w:rsid w:val="009404FF"/>
    <w:rsid w:val="0094127B"/>
    <w:rsid w:val="0095229C"/>
    <w:rsid w:val="00954ED0"/>
    <w:rsid w:val="00963D69"/>
    <w:rsid w:val="009658B8"/>
    <w:rsid w:val="00977CA0"/>
    <w:rsid w:val="0099343F"/>
    <w:rsid w:val="009A266E"/>
    <w:rsid w:val="009A2948"/>
    <w:rsid w:val="009B5DE1"/>
    <w:rsid w:val="00A11290"/>
    <w:rsid w:val="00A23B1A"/>
    <w:rsid w:val="00A23C68"/>
    <w:rsid w:val="00A47541"/>
    <w:rsid w:val="00A50D46"/>
    <w:rsid w:val="00A7015B"/>
    <w:rsid w:val="00A96A0F"/>
    <w:rsid w:val="00AC0D17"/>
    <w:rsid w:val="00AC7EE2"/>
    <w:rsid w:val="00B026A0"/>
    <w:rsid w:val="00B063C8"/>
    <w:rsid w:val="00B212CB"/>
    <w:rsid w:val="00B21746"/>
    <w:rsid w:val="00B450DF"/>
    <w:rsid w:val="00B6774D"/>
    <w:rsid w:val="00B928CE"/>
    <w:rsid w:val="00B92FBA"/>
    <w:rsid w:val="00B94501"/>
    <w:rsid w:val="00BA10D2"/>
    <w:rsid w:val="00BB4EFB"/>
    <w:rsid w:val="00BB567D"/>
    <w:rsid w:val="00BD1A2B"/>
    <w:rsid w:val="00BD44EB"/>
    <w:rsid w:val="00BF4E58"/>
    <w:rsid w:val="00C125F8"/>
    <w:rsid w:val="00C3089B"/>
    <w:rsid w:val="00C45EBC"/>
    <w:rsid w:val="00C46ED1"/>
    <w:rsid w:val="00C625EA"/>
    <w:rsid w:val="00C73E14"/>
    <w:rsid w:val="00C954E4"/>
    <w:rsid w:val="00CA455D"/>
    <w:rsid w:val="00CC6146"/>
    <w:rsid w:val="00D152E2"/>
    <w:rsid w:val="00D15619"/>
    <w:rsid w:val="00D2323B"/>
    <w:rsid w:val="00D25B04"/>
    <w:rsid w:val="00D5025E"/>
    <w:rsid w:val="00D83149"/>
    <w:rsid w:val="00D97D19"/>
    <w:rsid w:val="00DB35EF"/>
    <w:rsid w:val="00DF7A60"/>
    <w:rsid w:val="00E17D37"/>
    <w:rsid w:val="00E35C44"/>
    <w:rsid w:val="00E36AF9"/>
    <w:rsid w:val="00E36DE0"/>
    <w:rsid w:val="00E57663"/>
    <w:rsid w:val="00E57BF5"/>
    <w:rsid w:val="00E82BA1"/>
    <w:rsid w:val="00EB2E1F"/>
    <w:rsid w:val="00EC5C26"/>
    <w:rsid w:val="00EC6EE3"/>
    <w:rsid w:val="00ED2DAB"/>
    <w:rsid w:val="00EE19B4"/>
    <w:rsid w:val="00EE4E20"/>
    <w:rsid w:val="00EE6AE6"/>
    <w:rsid w:val="00EE7BD4"/>
    <w:rsid w:val="00EF0676"/>
    <w:rsid w:val="00EF21B4"/>
    <w:rsid w:val="00EF6BFA"/>
    <w:rsid w:val="00F04E27"/>
    <w:rsid w:val="00F45484"/>
    <w:rsid w:val="00F47782"/>
    <w:rsid w:val="00F55E1E"/>
    <w:rsid w:val="00F60EA5"/>
    <w:rsid w:val="00F75604"/>
    <w:rsid w:val="00F759D7"/>
    <w:rsid w:val="00F97A9B"/>
    <w:rsid w:val="00FA60D7"/>
    <w:rsid w:val="00FB2F10"/>
    <w:rsid w:val="00FC5A17"/>
    <w:rsid w:val="00FD3C7D"/>
    <w:rsid w:val="00FD4A47"/>
    <w:rsid w:val="00FD534B"/>
    <w:rsid w:val="00FE373E"/>
    <w:rsid w:val="00FE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8A67C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C6146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C6146"/>
    <w:rPr>
      <w:color w:val="0000FF"/>
      <w:u w:val="single"/>
    </w:rPr>
  </w:style>
  <w:style w:type="table" w:styleId="TableGrid">
    <w:name w:val="Table Grid"/>
    <w:basedOn w:val="TableNormal"/>
    <w:uiPriority w:val="59"/>
    <w:rsid w:val="00CC6146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61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1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146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5766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C7EE2"/>
    <w:rPr>
      <w:rFonts w:ascii="Calibri" w:hAnsi="Calibri"/>
    </w:rPr>
  </w:style>
  <w:style w:type="paragraph" w:styleId="Header">
    <w:name w:val="header"/>
    <w:basedOn w:val="Normal"/>
    <w:link w:val="HeaderChar"/>
    <w:uiPriority w:val="99"/>
    <w:unhideWhenUsed/>
    <w:rsid w:val="00AC7E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EE2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AC7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EE2"/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77C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C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CA0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A0"/>
    <w:rPr>
      <w:rFonts w:ascii="Calibri" w:hAnsi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CA45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ff.keeling@brokkinc.com" TargetMode="External"/><Relationship Id="rId13" Type="http://schemas.openxmlformats.org/officeDocument/2006/relationships/hyperlink" Target="https://www.aist.org/conference-expositions/aistech" TargetMode="External"/><Relationship Id="rId18" Type="http://schemas.openxmlformats.org/officeDocument/2006/relationships/hyperlink" Target="https://www.brokk.com/us/product/brokk-520d/" TargetMode="External"/><Relationship Id="rId26" Type="http://schemas.openxmlformats.org/officeDocument/2006/relationships/hyperlink" Target="https://twitter.com/brokkus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fo@brokkinc.com" TargetMode="External"/><Relationship Id="rId7" Type="http://schemas.openxmlformats.org/officeDocument/2006/relationships/hyperlink" Target="http://www.brokk.com/us" TargetMode="External"/><Relationship Id="rId12" Type="http://schemas.openxmlformats.org/officeDocument/2006/relationships/hyperlink" Target="https://www.brokk.com/us/product/brokk-120dii/" TargetMode="External"/><Relationship Id="rId17" Type="http://schemas.openxmlformats.org/officeDocument/2006/relationships/hyperlink" Target="https://www.brokk.com/us/product-attachment/drum-cutters/" TargetMode="External"/><Relationship Id="rId25" Type="http://schemas.openxmlformats.org/officeDocument/2006/relationships/hyperlink" Target="https://www.linkedin.com/company/brokk-inc-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rokk.com/us/product-attachment/buckets/" TargetMode="External"/><Relationship Id="rId20" Type="http://schemas.openxmlformats.org/officeDocument/2006/relationships/hyperlink" Target="https://www.brokk.com/us/brokk-connect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rokk.com/us/" TargetMode="External"/><Relationship Id="rId24" Type="http://schemas.openxmlformats.org/officeDocument/2006/relationships/hyperlink" Target="https://www.youtube.com/user/BrokkIncUS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rokk.com/us/product-attachment/" TargetMode="External"/><Relationship Id="rId23" Type="http://schemas.openxmlformats.org/officeDocument/2006/relationships/hyperlink" Target="https://www.facebook.com/pages/Brokk-inc/181252439188" TargetMode="External"/><Relationship Id="rId28" Type="http://schemas.openxmlformats.org/officeDocument/2006/relationships/footer" Target="footer1.xml"/><Relationship Id="rId10" Type="http://schemas.openxmlformats.org/officeDocument/2006/relationships/hyperlink" Target="mailto:karissa.mercier@ironcladmktg.com" TargetMode="External"/><Relationship Id="rId19" Type="http://schemas.openxmlformats.org/officeDocument/2006/relationships/hyperlink" Target="https://www.brokk.com/us/product/brokk-900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roncladmktg.com" TargetMode="External"/><Relationship Id="rId14" Type="http://schemas.openxmlformats.org/officeDocument/2006/relationships/hyperlink" Target="https://www.brokk.com/us/product-option/" TargetMode="External"/><Relationship Id="rId22" Type="http://schemas.openxmlformats.org/officeDocument/2006/relationships/hyperlink" Target="http://www.brokk.com/us" TargetMode="External"/><Relationship Id="rId27" Type="http://schemas.openxmlformats.org/officeDocument/2006/relationships/header" Target="header1.xml"/><Relationship Id="rId30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Luthi</dc:creator>
  <cp:keywords/>
  <dc:description/>
  <cp:lastModifiedBy>Karissa Mercier</cp:lastModifiedBy>
  <cp:revision>3</cp:revision>
  <dcterms:created xsi:type="dcterms:W3CDTF">2022-05-13T19:07:00Z</dcterms:created>
  <dcterms:modified xsi:type="dcterms:W3CDTF">2022-05-13T19:10:00Z</dcterms:modified>
</cp:coreProperties>
</file>